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037C" w:rsidRPr="00BF50ED" w:rsidRDefault="006A037C" w:rsidP="006A037C">
      <w:pPr>
        <w:rPr>
          <w:sz w:val="20"/>
          <w:szCs w:val="20"/>
        </w:rPr>
      </w:pP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6479DF">
        <w:rPr>
          <w:sz w:val="20"/>
          <w:szCs w:val="20"/>
        </w:rPr>
        <w:tab/>
      </w: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580D06B3" wp14:editId="06C6EF0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752" behindDoc="1" locked="0" layoutInCell="1" allowOverlap="1" wp14:anchorId="18CC8589" wp14:editId="792B8FC4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rPr>
          <w:b/>
          <w:sz w:val="20"/>
          <w:szCs w:val="20"/>
        </w:rPr>
      </w:pP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:rsidR="006A037C" w:rsidRPr="00BF50ED" w:rsidRDefault="006A037C" w:rsidP="006A037C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:rsidR="006A037C" w:rsidRPr="00BF50ED" w:rsidRDefault="006A037C" w:rsidP="006A037C">
      <w:pPr>
        <w:ind w:right="6802"/>
        <w:jc w:val="center"/>
        <w:rPr>
          <w:b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rozvoja</w:t>
      </w:r>
    </w:p>
    <w:p w:rsidR="006A037C" w:rsidRPr="006479DF" w:rsidRDefault="006A037C" w:rsidP="006A037C">
      <w:pPr>
        <w:jc w:val="center"/>
        <w:rPr>
          <w:b/>
          <w:sz w:val="20"/>
          <w:szCs w:val="20"/>
        </w:rPr>
      </w:pPr>
    </w:p>
    <w:p w:rsidR="007D30A7" w:rsidRDefault="006A037C">
      <w:pPr>
        <w:jc w:val="center"/>
        <w:rPr>
          <w:b/>
          <w:sz w:val="40"/>
          <w:szCs w:val="20"/>
        </w:rPr>
      </w:pPr>
      <w:r w:rsidDel="006A037C">
        <w:rPr>
          <w:noProof/>
          <w:sz w:val="20"/>
          <w:szCs w:val="20"/>
        </w:rPr>
        <w:t xml:space="preserve"> </w:t>
      </w:r>
      <w:r w:rsidR="004B4618">
        <w:rPr>
          <w:b/>
          <w:sz w:val="40"/>
          <w:szCs w:val="20"/>
        </w:rPr>
        <w:t xml:space="preserve">Vzor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4F1FB1166430494C8FD9C8B25CDD725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D478A9">
            <w:rPr>
              <w:b/>
              <w:sz w:val="40"/>
              <w:szCs w:val="20"/>
            </w:rPr>
            <w:t>30</w:t>
          </w:r>
        </w:sdtContent>
      </w:sdt>
    </w:p>
    <w:p w:rsidR="007D30A7" w:rsidRDefault="004B461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55A421D4C12F4DC28850B7E146883C50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del w:id="0" w:author="Autor">
            <w:r w:rsidR="007831B8" w:rsidDel="00565CF5">
              <w:rPr>
                <w:b/>
                <w:sz w:val="32"/>
                <w:szCs w:val="32"/>
              </w:rPr>
              <w:delText>4</w:delText>
            </w:r>
          </w:del>
          <w:ins w:id="1" w:author="Autor">
            <w:r w:rsidR="00565CF5">
              <w:rPr>
                <w:b/>
                <w:sz w:val="32"/>
                <w:szCs w:val="32"/>
              </w:rPr>
              <w:t>5</w:t>
            </w:r>
          </w:ins>
        </w:sdtContent>
      </w:sdt>
    </w:p>
    <w:p w:rsidR="007D30A7" w:rsidRDefault="007D30A7">
      <w:pPr>
        <w:jc w:val="center"/>
        <w:rPr>
          <w:b/>
          <w:sz w:val="20"/>
          <w:szCs w:val="20"/>
        </w:rPr>
      </w:pPr>
    </w:p>
    <w:p w:rsidR="007D30A7" w:rsidRDefault="004B4618">
      <w:pPr>
        <w:jc w:val="center"/>
        <w:rPr>
          <w:b/>
          <w:sz w:val="28"/>
          <w:szCs w:val="20"/>
        </w:rPr>
      </w:pPr>
      <w:r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Vec: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 w:rsidP="00AF4BF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Rozhodnutie o schválení žiadosti o poskytnut</w:t>
            </w:r>
            <w:r w:rsidR="00AF4BF5">
              <w:rPr>
                <w:szCs w:val="20"/>
              </w:rPr>
              <w:t>ie</w:t>
            </w:r>
            <w:r>
              <w:rPr>
                <w:szCs w:val="20"/>
              </w:rPr>
              <w:t xml:space="preserve"> nenávratného finančného príspevku (platí pre prípady, keď poskytovateľ a prijímateľ sú tá istá osoba)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Určené pre: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Riadiace orgány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Sprostredkovateľské orgány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Na vedomie: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Certifikačný orgán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Orgán auditu</w:t>
            </w:r>
          </w:p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Gestori horizontálnych princípov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Vydáva:</w:t>
            </w: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16"/>
                <w:szCs w:val="20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4B4618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:rsidR="007D30A7" w:rsidRDefault="006A037C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Záväznosť:</w:t>
            </w: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  <w:p w:rsidR="007D30A7" w:rsidRDefault="007D30A7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:rsidR="007D30A7" w:rsidRDefault="00D34CFD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599F220BB9C540768ED6DD4ECE75036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  <w:listItem w:displayText="Vzor má odporúčací charakter s výnimkou finančných článkov ktorých zmeny podliehajú schváleniu zo strany CO" w:value="Vzor má odporúčací charakter s výnimkou finančných článkov ktorých zmeny podliehajú schváleniu zo strany CO"/>
                </w:dropDownList>
              </w:sdtPr>
              <w:sdtEndPr/>
              <w:sdtContent>
                <w:r w:rsidR="00D478A9">
                  <w:rPr>
                    <w:szCs w:val="20"/>
                  </w:rPr>
                  <w:t>Vzor má odporúčací charakter s výnimkou finančných článkov ktorých zmeny podliehajú schváleniu zo strany CO</w:t>
                </w:r>
              </w:sdtContent>
            </w:sdt>
          </w:p>
        </w:tc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vydania: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430DABEB645A443FB0B163D025F5AEDE"/>
            </w:placeholder>
            <w:date w:fullDate="2019-04-29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7831B8" w:rsidP="003008E0">
                <w:pPr>
                  <w:jc w:val="both"/>
                  <w:rPr>
                    <w:szCs w:val="20"/>
                  </w:rPr>
                </w:pPr>
                <w:del w:id="2" w:author="Autor">
                  <w:r w:rsidDel="00C958C0">
                    <w:rPr>
                      <w:szCs w:val="20"/>
                    </w:rPr>
                    <w:delText>31.10.2018</w:delText>
                  </w:r>
                </w:del>
                <w:ins w:id="3" w:author="Autor">
                  <w:r w:rsidR="00D34CFD">
                    <w:rPr>
                      <w:szCs w:val="20"/>
                    </w:rPr>
                    <w:t>29</w:t>
                  </w:r>
                  <w:r w:rsidR="00C958C0">
                    <w:rPr>
                      <w:szCs w:val="20"/>
                    </w:rPr>
                    <w:t>.04.2019</w:t>
                  </w:r>
                </w:ins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Dátum účinnosti:</w:t>
            </w: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  <w:p w:rsidR="007D30A7" w:rsidRDefault="007D30A7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FE7851A35B4E4129A04D1F18D8B09FF9"/>
            </w:placeholder>
            <w:date w:fullDate="2019-04-30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B2A1C7" w:themeFill="accent4" w:themeFillTint="99"/>
              </w:tcPr>
              <w:p w:rsidR="007D30A7" w:rsidRDefault="007831B8" w:rsidP="003008E0">
                <w:pPr>
                  <w:jc w:val="both"/>
                  <w:rPr>
                    <w:szCs w:val="20"/>
                  </w:rPr>
                </w:pPr>
                <w:del w:id="4" w:author="Autor">
                  <w:r w:rsidDel="00C958C0">
                    <w:rPr>
                      <w:szCs w:val="20"/>
                    </w:rPr>
                    <w:delText>31.10.2018</w:delText>
                  </w:r>
                </w:del>
                <w:ins w:id="5" w:author="Autor">
                  <w:r w:rsidR="00C958C0">
                    <w:rPr>
                      <w:szCs w:val="20"/>
                    </w:rPr>
                    <w:t>30.04.2019</w:t>
                  </w:r>
                </w:ins>
              </w:p>
            </w:tc>
          </w:sdtContent>
        </w:sdt>
      </w:tr>
      <w:tr w:rsidR="007D30A7">
        <w:tc>
          <w:tcPr>
            <w:tcW w:w="2268" w:type="dxa"/>
            <w:shd w:val="clear" w:color="auto" w:fill="B2A1C7" w:themeFill="accent4" w:themeFillTint="99"/>
          </w:tcPr>
          <w:p w:rsidR="007D30A7" w:rsidRDefault="004B461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:rsidR="006A037C" w:rsidRPr="00047930" w:rsidRDefault="006A037C" w:rsidP="006A037C">
            <w:pPr>
              <w:jc w:val="both"/>
            </w:pPr>
            <w:r>
              <w:t>JUDr. Denisa Žiláková</w:t>
            </w:r>
          </w:p>
          <w:p w:rsidR="007D30A7" w:rsidRDefault="006A037C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:rsidR="007D30A7" w:rsidRDefault="007D30A7"/>
    <w:p w:rsidR="007D30A7" w:rsidRDefault="007D30A7"/>
    <w:p w:rsidR="007D30A7" w:rsidRDefault="004B4618">
      <w:pPr>
        <w:spacing w:line="276" w:lineRule="auto"/>
        <w:ind w:firstLine="851"/>
        <w:jc w:val="both"/>
        <w:rPr>
          <w:szCs w:val="20"/>
        </w:rPr>
      </w:pPr>
      <w:r>
        <w:lastRenderedPageBreak/>
        <w:t xml:space="preserve">Vzor </w:t>
      </w:r>
      <w:r>
        <w:rPr>
          <w:szCs w:val="20"/>
        </w:rPr>
        <w:t>rozhodnutia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slúži na prípravu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príspevku, ak ide o prípady, keď poskytovateľ a prijímateľ sú tá istá osoba</w:t>
      </w:r>
      <w:r>
        <w:t xml:space="preserve"> a jej využitie v podmienkach jednotlivých RO, pričom vzor má odporúčací charakter a RO sú oprávnené</w:t>
      </w:r>
      <w:r w:rsidR="00AF4BF5">
        <w:t>,</w:t>
      </w:r>
      <w:r>
        <w:t xml:space="preserve"> s ohľadom na svoje špecifiká</w:t>
      </w:r>
      <w:r w:rsidR="00AF4BF5">
        <w:t>,</w:t>
      </w:r>
      <w:r>
        <w:t xml:space="preserve"> predmetný vzor meniť. Akékoľvek zmeny týkajúce sa finančných článkov (t.</w:t>
      </w:r>
      <w:r w:rsidR="006A037C">
        <w:t xml:space="preserve"> </w:t>
      </w:r>
      <w:r>
        <w:t xml:space="preserve">j. čl. 16 až 17 a čl. 20 prílohy č. 1 Všeobecné podmienky)  je možné meniť výhradne po predchádzajúcom schválení zo strany CO. </w:t>
      </w:r>
    </w:p>
    <w:p w:rsidR="007D30A7" w:rsidRDefault="004B4618">
      <w:pPr>
        <w:spacing w:before="240" w:after="240" w:line="276" w:lineRule="auto"/>
        <w:jc w:val="both"/>
        <w:rPr>
          <w:b/>
          <w:u w:val="single"/>
        </w:rPr>
      </w:pPr>
      <w:r>
        <w:rPr>
          <w:b/>
          <w:u w:val="single"/>
        </w:rPr>
        <w:t>Vzor rozhodnutia o schválení žiadosti o poskytnut</w:t>
      </w:r>
      <w:r w:rsidR="00AF4BF5">
        <w:rPr>
          <w:b/>
          <w:u w:val="single"/>
        </w:rPr>
        <w:t>ie</w:t>
      </w:r>
      <w:r>
        <w:rPr>
          <w:b/>
          <w:u w:val="single"/>
        </w:rPr>
        <w:t xml:space="preserve"> nenávratného finančného príspevku je tvorený nasledujúcimi dokumentmi: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formuláru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príspevku; 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1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– Práva a povinnosti Prijímateľa a Poskytovateľa v súvislosti s realizáciou Projektu;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2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– Predmet podpory;</w:t>
      </w:r>
    </w:p>
    <w:p w:rsidR="007D30A7" w:rsidRDefault="004B4618">
      <w:pPr>
        <w:pStyle w:val="Odsekzoznamu"/>
        <w:numPr>
          <w:ilvl w:val="0"/>
          <w:numId w:val="6"/>
        </w:numPr>
        <w:spacing w:before="240" w:after="240" w:line="276" w:lineRule="auto"/>
        <w:ind w:left="284" w:hanging="284"/>
        <w:jc w:val="both"/>
      </w:pPr>
      <w:r>
        <w:t>Vzor prílohy č. 4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 xml:space="preserve"> - </w:t>
      </w:r>
      <w:r>
        <w:rPr>
          <w:bCs/>
        </w:rPr>
        <w:t>Finančné opravy za porušenie pravidiel a postupov obstarávania.</w:t>
      </w:r>
    </w:p>
    <w:p w:rsidR="007D30A7" w:rsidRDefault="004B4618">
      <w:pPr>
        <w:spacing w:before="240" w:after="240" w:line="276" w:lineRule="auto"/>
        <w:ind w:firstLine="851"/>
        <w:jc w:val="both"/>
      </w:pPr>
      <w:r>
        <w:t>Vyššie uvedené časti obsahujú viaceré vysvetľujúce komentáre, ktoré slúžia výlučne pre RO na lepšiu orientáciu a pomoc pri príprave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</w:t>
      </w:r>
      <w:r>
        <w:t>, ako aj pre jej použitie v priebehu implementácie. Pri spracovaní r</w:t>
      </w:r>
      <w:r>
        <w:rPr>
          <w:szCs w:val="20"/>
        </w:rPr>
        <w:t>ozhodnutia o schválení žiadosti o poskytnut</w:t>
      </w:r>
      <w:r w:rsidR="00AF4BF5">
        <w:rPr>
          <w:szCs w:val="20"/>
        </w:rPr>
        <w:t>ie</w:t>
      </w:r>
      <w:r>
        <w:rPr>
          <w:szCs w:val="20"/>
        </w:rPr>
        <w:t xml:space="preserve"> nenávratného finančného príspevku </w:t>
      </w:r>
      <w:r>
        <w:t>je potrebné predmetné komentáre a poznámky z jednotlivých častí odstrániť.</w:t>
      </w:r>
    </w:p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p w:rsidR="007D30A7" w:rsidRDefault="007D30A7"/>
    <w:sectPr w:rsidR="007D30A7" w:rsidSect="00D478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4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5547" w:rsidRDefault="00F45547">
      <w:r>
        <w:separator/>
      </w:r>
    </w:p>
  </w:endnote>
  <w:endnote w:type="continuationSeparator" w:id="0">
    <w:p w:rsidR="00F45547" w:rsidRDefault="00F4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30A7" w:rsidRDefault="004B4618">
    <w:pPr>
      <w:pStyle w:val="Pta"/>
      <w:jc w:val="right"/>
    </w:pP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mc:AlternateContent>
        <mc:Choice Requires="wps">
          <w:drawing>
            <wp:anchor distT="0" distB="0" distL="114300" distR="114300" simplePos="0" relativeHeight="251660800" behindDoc="0" locked="0" layoutInCell="1" allowOverlap="1" wp14:anchorId="2427FC9F" wp14:editId="2D1320F3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E142B51" id="Rovná spojnica 4" o:spid="_x0000_s1026" style="position:absolute;flip:y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D478A9" w:rsidRDefault="00D478A9" w:rsidP="00D478A9">
    <w:pPr>
      <w:pStyle w:val="Pta"/>
      <w:jc w:val="right"/>
    </w:pPr>
    <w:r w:rsidRPr="00627EA3">
      <w:rPr>
        <w:noProof/>
      </w:rPr>
      <w:drawing>
        <wp:anchor distT="0" distB="0" distL="114300" distR="114300" simplePos="0" relativeHeight="251661824" behindDoc="1" locked="0" layoutInCell="1" allowOverlap="1" wp14:anchorId="51E3E52A" wp14:editId="2EDB62C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5" name="Obrázo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D34CFD">
          <w:rPr>
            <w:noProof/>
          </w:rPr>
          <w:t>2</w:t>
        </w:r>
        <w:r>
          <w:fldChar w:fldCharType="end"/>
        </w:r>
      </w:sdtContent>
    </w:sdt>
  </w:p>
  <w:p w:rsidR="007D30A7" w:rsidRDefault="007D30A7" w:rsidP="00D478A9">
    <w:pPr>
      <w:pStyle w:val="Pta"/>
      <w:jc w:val="right"/>
    </w:pPr>
  </w:p>
  <w:p w:rsidR="00874317" w:rsidRDefault="0087431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5547" w:rsidRDefault="00F45547">
      <w:r>
        <w:separator/>
      </w:r>
    </w:p>
  </w:footnote>
  <w:footnote w:type="continuationSeparator" w:id="0">
    <w:p w:rsidR="00F45547" w:rsidRDefault="00F4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78A9" w:rsidRDefault="00D478A9" w:rsidP="00D478A9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E70FAA" wp14:editId="3550CE9D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22745A4" id="Rovná spojnica 3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EQS9CjJAQAAzQ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2070840989"/>
      <w:placeholder>
        <w:docPart w:val="E6CC1612902442CA9FCF190E71786DFA"/>
      </w:placeholder>
      <w:date w:fullDate="2019-04-30T00:00:00Z">
        <w:dateFormat w:val="dd.MM.yyyy"/>
        <w:lid w:val="sk-SK"/>
        <w:storeMappedDataAs w:val="dateTime"/>
        <w:calendar w:val="gregorian"/>
      </w:date>
    </w:sdtPr>
    <w:sdtEndPr/>
    <w:sdtContent>
      <w:p w:rsidR="00507A41" w:rsidRPr="00627EA3" w:rsidRDefault="007831B8" w:rsidP="00507A41">
        <w:pPr>
          <w:pStyle w:val="Hlavika"/>
          <w:jc w:val="right"/>
        </w:pPr>
        <w:del w:id="6" w:author="Autor">
          <w:r w:rsidDel="00C958C0">
            <w:rPr>
              <w:szCs w:val="20"/>
            </w:rPr>
            <w:delText>31.10.2018</w:delText>
          </w:r>
        </w:del>
        <w:ins w:id="7" w:author="Autor">
          <w:r w:rsidR="00C958C0">
            <w:rPr>
              <w:szCs w:val="20"/>
            </w:rPr>
            <w:t>30.04.2019</w:t>
          </w:r>
        </w:ins>
      </w:p>
    </w:sdtContent>
  </w:sdt>
  <w:p w:rsidR="007D30A7" w:rsidRDefault="007D30A7">
    <w:pPr>
      <w:pStyle w:val="Hlavika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B62" w:rsidRDefault="00595B6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0A7"/>
    <w:rsid w:val="0005236E"/>
    <w:rsid w:val="000745DF"/>
    <w:rsid w:val="00125FF3"/>
    <w:rsid w:val="002E0215"/>
    <w:rsid w:val="003008E0"/>
    <w:rsid w:val="003052AA"/>
    <w:rsid w:val="003853F3"/>
    <w:rsid w:val="00413490"/>
    <w:rsid w:val="00424DE8"/>
    <w:rsid w:val="004B4618"/>
    <w:rsid w:val="00507A41"/>
    <w:rsid w:val="00565CF5"/>
    <w:rsid w:val="00595B62"/>
    <w:rsid w:val="005B4813"/>
    <w:rsid w:val="006A037C"/>
    <w:rsid w:val="007831B8"/>
    <w:rsid w:val="00784514"/>
    <w:rsid w:val="00787AED"/>
    <w:rsid w:val="007D30A7"/>
    <w:rsid w:val="008041CD"/>
    <w:rsid w:val="00874317"/>
    <w:rsid w:val="008809FB"/>
    <w:rsid w:val="008B059F"/>
    <w:rsid w:val="008E6BB8"/>
    <w:rsid w:val="008F7D3F"/>
    <w:rsid w:val="0093414A"/>
    <w:rsid w:val="0094694B"/>
    <w:rsid w:val="00956DE1"/>
    <w:rsid w:val="00A614D5"/>
    <w:rsid w:val="00AF4BF5"/>
    <w:rsid w:val="00B0668D"/>
    <w:rsid w:val="00B70D3B"/>
    <w:rsid w:val="00B74E02"/>
    <w:rsid w:val="00BE1DD1"/>
    <w:rsid w:val="00C958C0"/>
    <w:rsid w:val="00CA1AE6"/>
    <w:rsid w:val="00D34CFD"/>
    <w:rsid w:val="00D42063"/>
    <w:rsid w:val="00D478A9"/>
    <w:rsid w:val="00D876CB"/>
    <w:rsid w:val="00DF0A4B"/>
    <w:rsid w:val="00F209E0"/>
    <w:rsid w:val="00F45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8EBEB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939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99F220BB9C540768ED6DD4ECE7503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F8A405-5C84-40D2-8505-D7A2537D7100}"/>
      </w:docPartPr>
      <w:docPartBody>
        <w:p w:rsidR="00D25BF2" w:rsidRDefault="00CF1D8C" w:rsidP="00CF1D8C">
          <w:pPr>
            <w:pStyle w:val="599F220BB9C540768ED6DD4ECE7503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F1FB1166430494C8FD9C8B25CDD725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E5B6537-57E7-439E-BCDA-4A8FF34D0DEB}"/>
      </w:docPartPr>
      <w:docPartBody>
        <w:p w:rsidR="00D25BF2" w:rsidRDefault="00CF1D8C" w:rsidP="00CF1D8C">
          <w:pPr>
            <w:pStyle w:val="4F1FB1166430494C8FD9C8B25CDD725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5A421D4C12F4DC28850B7E146883C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04EE74-1204-4DE8-A6C2-B41E41531BB3}"/>
      </w:docPartPr>
      <w:docPartBody>
        <w:p w:rsidR="00D25BF2" w:rsidRDefault="00CF1D8C" w:rsidP="00CF1D8C">
          <w:pPr>
            <w:pStyle w:val="55A421D4C12F4DC28850B7E146883C50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30DABEB645A443FB0B163D025F5AED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3E284C6-74E1-4A81-8B25-DEFE03ADA466}"/>
      </w:docPartPr>
      <w:docPartBody>
        <w:p w:rsidR="00D25BF2" w:rsidRDefault="00CF1D8C" w:rsidP="00CF1D8C">
          <w:pPr>
            <w:pStyle w:val="430DABEB645A443FB0B163D025F5AEDE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FE7851A35B4E4129A04D1F18D8B09FF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A4B6912-9283-4A15-B668-470FA96F365E}"/>
      </w:docPartPr>
      <w:docPartBody>
        <w:p w:rsidR="00D25BF2" w:rsidRDefault="00CF1D8C" w:rsidP="00CF1D8C">
          <w:pPr>
            <w:pStyle w:val="FE7851A35B4E4129A04D1F18D8B09FF9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  <w:docPart>
      <w:docPartPr>
        <w:name w:val="E6CC1612902442CA9FCF190E71786DF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104AD1-9A35-4039-9F3D-B98612B81FAE}"/>
      </w:docPartPr>
      <w:docPartBody>
        <w:p w:rsidR="0003330E" w:rsidRDefault="003732DC" w:rsidP="003732DC">
          <w:pPr>
            <w:pStyle w:val="E6CC1612902442CA9FCF190E71786DFA"/>
          </w:pPr>
          <w:r w:rsidRPr="00F64F3B">
            <w:rPr>
              <w:rStyle w:val="Zstupntext"/>
              <w:rFonts w:eastAsiaTheme="minorHAnsi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D8C"/>
    <w:rsid w:val="0003330E"/>
    <w:rsid w:val="00320F64"/>
    <w:rsid w:val="003732DC"/>
    <w:rsid w:val="00381472"/>
    <w:rsid w:val="00524C84"/>
    <w:rsid w:val="00652FB2"/>
    <w:rsid w:val="008E6D82"/>
    <w:rsid w:val="00947CB2"/>
    <w:rsid w:val="00965220"/>
    <w:rsid w:val="009D7A2B"/>
    <w:rsid w:val="00B5018E"/>
    <w:rsid w:val="00B82C0C"/>
    <w:rsid w:val="00BF72A4"/>
    <w:rsid w:val="00C8423B"/>
    <w:rsid w:val="00CF1D8C"/>
    <w:rsid w:val="00D25BF2"/>
    <w:rsid w:val="00E60AFB"/>
    <w:rsid w:val="00E65E6D"/>
    <w:rsid w:val="00F62BBA"/>
    <w:rsid w:val="00FD2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732DC"/>
    <w:rPr>
      <w:color w:val="808080"/>
    </w:rPr>
  </w:style>
  <w:style w:type="paragraph" w:customStyle="1" w:styleId="9B7C79A01B7642C0B32914D33EB5F2ED">
    <w:name w:val="9B7C79A01B7642C0B32914D33EB5F2ED"/>
    <w:rsid w:val="00CF1D8C"/>
  </w:style>
  <w:style w:type="paragraph" w:customStyle="1" w:styleId="599F220BB9C540768ED6DD4ECE750366">
    <w:name w:val="599F220BB9C540768ED6DD4ECE750366"/>
    <w:rsid w:val="00CF1D8C"/>
  </w:style>
  <w:style w:type="paragraph" w:customStyle="1" w:styleId="F57D3C992B6D48E9A127422A2E34D3B2">
    <w:name w:val="F57D3C992B6D48E9A127422A2E34D3B2"/>
    <w:rsid w:val="00CF1D8C"/>
  </w:style>
  <w:style w:type="paragraph" w:customStyle="1" w:styleId="4F1FB1166430494C8FD9C8B25CDD725B">
    <w:name w:val="4F1FB1166430494C8FD9C8B25CDD725B"/>
    <w:rsid w:val="00CF1D8C"/>
  </w:style>
  <w:style w:type="paragraph" w:customStyle="1" w:styleId="2CEBAE392977449791DFED05C6FAEA05">
    <w:name w:val="2CEBAE392977449791DFED05C6FAEA05"/>
    <w:rsid w:val="00CF1D8C"/>
  </w:style>
  <w:style w:type="paragraph" w:customStyle="1" w:styleId="55A421D4C12F4DC28850B7E146883C50">
    <w:name w:val="55A421D4C12F4DC28850B7E146883C50"/>
    <w:rsid w:val="00CF1D8C"/>
  </w:style>
  <w:style w:type="paragraph" w:customStyle="1" w:styleId="403C5EE86380409CBB21D233F7CACB46">
    <w:name w:val="403C5EE86380409CBB21D233F7CACB46"/>
    <w:rsid w:val="00CF1D8C"/>
  </w:style>
  <w:style w:type="paragraph" w:customStyle="1" w:styleId="F29FBDDF9A3F4997B33537EB074ECCEC">
    <w:name w:val="F29FBDDF9A3F4997B33537EB074ECCEC"/>
    <w:rsid w:val="00CF1D8C"/>
  </w:style>
  <w:style w:type="paragraph" w:customStyle="1" w:styleId="430DABEB645A443FB0B163D025F5AEDE">
    <w:name w:val="430DABEB645A443FB0B163D025F5AEDE"/>
    <w:rsid w:val="00CF1D8C"/>
  </w:style>
  <w:style w:type="paragraph" w:customStyle="1" w:styleId="C7163CF21CF047FCB09E3545ADBE2AED">
    <w:name w:val="C7163CF21CF047FCB09E3545ADBE2AED"/>
    <w:rsid w:val="00CF1D8C"/>
  </w:style>
  <w:style w:type="paragraph" w:customStyle="1" w:styleId="FE7851A35B4E4129A04D1F18D8B09FF9">
    <w:name w:val="FE7851A35B4E4129A04D1F18D8B09FF9"/>
    <w:rsid w:val="00CF1D8C"/>
  </w:style>
  <w:style w:type="paragraph" w:customStyle="1" w:styleId="2F6E1E1684CE40FCBAFA10CA58D3B83D">
    <w:name w:val="2F6E1E1684CE40FCBAFA10CA58D3B83D"/>
    <w:rsid w:val="00FD2C82"/>
    <w:pPr>
      <w:spacing w:after="160" w:line="259" w:lineRule="auto"/>
    </w:pPr>
  </w:style>
  <w:style w:type="paragraph" w:customStyle="1" w:styleId="E6CC1612902442CA9FCF190E71786DFA">
    <w:name w:val="E6CC1612902442CA9FCF190E71786DFA"/>
    <w:rsid w:val="003732DC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7D544B-A3D8-49EB-9239-B55813B40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2019-03-20T10:38:00Z</dcterms:created>
  <dcterms:modified xsi:type="dcterms:W3CDTF">2019-04-29T08:45:00Z</dcterms:modified>
</cp:coreProperties>
</file>